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45" w:rsidRDefault="00AD1FBC" w:rsidP="00C64245">
      <w:pPr>
        <w:pStyle w:val="Heading1"/>
        <w:jc w:val="center"/>
      </w:pPr>
      <w:r>
        <w:t>Student Technology Stan</w:t>
      </w:r>
      <w:r w:rsidR="00C64245">
        <w:t>dards</w:t>
      </w:r>
    </w:p>
    <w:p w:rsidR="00C64245" w:rsidRDefault="00C64245" w:rsidP="00C64245"/>
    <w:p w:rsidR="00C64245" w:rsidRPr="00AD1FBC" w:rsidRDefault="00C64245" w:rsidP="00C64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AD1FBC">
        <w:rPr>
          <w:rFonts w:ascii="Arial" w:hAnsi="Arial" w:cs="Arial"/>
          <w:b/>
          <w:bCs/>
          <w:i/>
          <w:iCs/>
        </w:rPr>
        <w:t>STANDARD 1: FUNDAMENTAL OPERATIONS AND CONCEPTS</w:t>
      </w:r>
    </w:p>
    <w:p w:rsidR="00C64245" w:rsidRPr="00AD1FBC" w:rsidRDefault="00C64245" w:rsidP="00C64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D1FBC">
        <w:rPr>
          <w:rFonts w:ascii="Arial" w:hAnsi="Arial" w:cs="Arial"/>
        </w:rPr>
        <w:t>Students understand the operations and function of technology systems and are proficient in the</w:t>
      </w:r>
    </w:p>
    <w:p w:rsidR="00C64245" w:rsidRPr="00AD1FBC" w:rsidRDefault="00C64245" w:rsidP="00C64245">
      <w:pPr>
        <w:rPr>
          <w:ins w:id="0" w:author="LENOVO USER" w:date="2010-04-15T09:44:00Z"/>
          <w:rFonts w:ascii="Arial" w:hAnsi="Arial" w:cs="Arial"/>
        </w:rPr>
      </w:pPr>
      <w:proofErr w:type="gramStart"/>
      <w:r w:rsidRPr="00AD1FBC">
        <w:rPr>
          <w:rFonts w:ascii="Arial" w:hAnsi="Arial" w:cs="Arial"/>
        </w:rPr>
        <w:t>use</w:t>
      </w:r>
      <w:proofErr w:type="gramEnd"/>
      <w:r w:rsidRPr="00AD1FBC">
        <w:rPr>
          <w:rFonts w:ascii="Arial" w:hAnsi="Arial" w:cs="Arial"/>
        </w:rPr>
        <w:t xml:space="preserve"> of technology. (Arizona)</w:t>
      </w:r>
    </w:p>
    <w:p w:rsidR="00AD1FBC" w:rsidRPr="00AD1FBC" w:rsidRDefault="00AD1FBC" w:rsidP="00C64245">
      <w:pPr>
        <w:rPr>
          <w:rFonts w:ascii="Arial" w:hAnsi="Arial" w:cs="Arial"/>
        </w:rPr>
      </w:pPr>
      <w:r w:rsidRPr="00AD1FBC">
        <w:rPr>
          <w:rFonts w:ascii="Arial" w:hAnsi="Arial" w:cs="Arial"/>
        </w:rPr>
        <w:t>Basic Operations</w:t>
      </w: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Identify the platform, version, properties, function, and </w:t>
      </w:r>
      <w:commentRangeStart w:id="1"/>
      <w:r w:rsidRPr="00AD1FBC">
        <w:rPr>
          <w:sz w:val="22"/>
          <w:szCs w:val="22"/>
        </w:rPr>
        <w:t>interoperability</w:t>
      </w:r>
      <w:commentRangeEnd w:id="1"/>
      <w:r w:rsidRPr="00AD1FBC">
        <w:rPr>
          <w:rStyle w:val="CommentReference"/>
          <w:color w:val="auto"/>
          <w:sz w:val="22"/>
          <w:szCs w:val="22"/>
        </w:rPr>
        <w:commentReference w:id="1"/>
      </w:r>
      <w:r w:rsidRPr="00AD1FBC">
        <w:rPr>
          <w:sz w:val="22"/>
          <w:szCs w:val="22"/>
        </w:rPr>
        <w:t xml:space="preserve"> of computing devices including a wide range of devices that compute and/or manage digital media.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Use online help and other support to learn about features of hardware and software, as well as to assess and resolve problems.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commentRangeStart w:id="2"/>
      <w:r w:rsidRPr="00AD1FBC">
        <w:rPr>
          <w:sz w:val="22"/>
          <w:szCs w:val="22"/>
        </w:rPr>
        <w:t>Install and uninstall software</w:t>
      </w:r>
      <w:commentRangeEnd w:id="2"/>
      <w:r w:rsidRPr="00AD1FBC">
        <w:rPr>
          <w:rStyle w:val="CommentReference"/>
          <w:color w:val="auto"/>
          <w:sz w:val="22"/>
          <w:szCs w:val="22"/>
        </w:rPr>
        <w:commentReference w:id="2"/>
      </w:r>
      <w:r w:rsidRPr="00AD1FBC">
        <w:rPr>
          <w:sz w:val="22"/>
          <w:szCs w:val="22"/>
        </w:rPr>
        <w:t xml:space="preserve">; compress and expand files (if the district allows it).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commentRangeStart w:id="3"/>
      <w:r w:rsidRPr="00AD1FBC">
        <w:rPr>
          <w:sz w:val="22"/>
          <w:szCs w:val="22"/>
        </w:rPr>
        <w:t>Explain effective backup and recovery strategies</w:t>
      </w:r>
      <w:commentRangeEnd w:id="3"/>
      <w:r w:rsidRPr="00AD1FBC">
        <w:rPr>
          <w:rStyle w:val="CommentReference"/>
          <w:color w:val="auto"/>
          <w:sz w:val="22"/>
          <w:szCs w:val="22"/>
        </w:rPr>
        <w:commentReference w:id="3"/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Explain criteria for evaluating hardware and software appropriate for a given task (e.g., features, versions, capacity).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Demonstrate keyboarding techniques</w:t>
      </w:r>
      <w:proofErr w:type="gramStart"/>
      <w:r w:rsidRPr="00AD1FBC">
        <w:rPr>
          <w:sz w:val="22"/>
          <w:szCs w:val="22"/>
        </w:rPr>
        <w:t>,6</w:t>
      </w:r>
      <w:proofErr w:type="gramEnd"/>
      <w:r w:rsidRPr="00AD1FBC">
        <w:rPr>
          <w:sz w:val="22"/>
          <w:szCs w:val="22"/>
        </w:rPr>
        <w:t xml:space="preserve"> including the use of keyboard shortcuts, to complete assignments efficiently and accurately. (For students with disabilities, demonstrate alternate input techniques as appropriate.) </w:t>
      </w:r>
    </w:p>
    <w:p w:rsidR="00C64245" w:rsidRPr="00AD1FBC" w:rsidRDefault="00C64245" w:rsidP="00C64245">
      <w:pPr>
        <w:pStyle w:val="Default"/>
        <w:rPr>
          <w:sz w:val="22"/>
          <w:szCs w:val="22"/>
        </w:rPr>
      </w:pPr>
    </w:p>
    <w:p w:rsidR="00C64245" w:rsidRPr="00AD1FBC" w:rsidRDefault="00C64245" w:rsidP="00C6424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Identify and assess the capabilities and limitations of emerging technologies.</w:t>
      </w:r>
    </w:p>
    <w:p w:rsidR="00AD1FBC" w:rsidRPr="00AD1FBC" w:rsidRDefault="00AD1FBC" w:rsidP="00AD1FBC">
      <w:pPr>
        <w:pStyle w:val="Default"/>
        <w:rPr>
          <w:color w:val="auto"/>
          <w:sz w:val="22"/>
          <w:szCs w:val="22"/>
        </w:rPr>
      </w:pPr>
    </w:p>
    <w:p w:rsidR="00AD1FBC" w:rsidRPr="00AD1FBC" w:rsidRDefault="00AD1FBC" w:rsidP="00AD1FBC">
      <w:pPr>
        <w:pStyle w:val="Default"/>
        <w:rPr>
          <w:color w:val="auto"/>
          <w:sz w:val="22"/>
          <w:szCs w:val="22"/>
        </w:rPr>
      </w:pPr>
      <w:r w:rsidRPr="00AD1FBC">
        <w:rPr>
          <w:color w:val="auto"/>
          <w:sz w:val="22"/>
          <w:szCs w:val="22"/>
        </w:rPr>
        <w:t xml:space="preserve">Word Processing </w:t>
      </w:r>
    </w:p>
    <w:p w:rsidR="00AD1FBC" w:rsidRPr="00AD1FBC" w:rsidRDefault="00AD1FBC" w:rsidP="00AD1FBC">
      <w:pPr>
        <w:pStyle w:val="Default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Apply advanced formatting and page layout features when appropriate (e.g., columns, templates, and styles) to improve the appearance of documents and materials.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Use editing features appropriately (e.g., track changes, insert comments).</w:t>
      </w:r>
    </w:p>
    <w:p w:rsidR="00AD1FBC" w:rsidRPr="00AD1FBC" w:rsidRDefault="00AD1FBC" w:rsidP="00AD1FBC">
      <w:pPr>
        <w:pStyle w:val="Default"/>
        <w:rPr>
          <w:sz w:val="22"/>
          <w:szCs w:val="22"/>
        </w:rPr>
      </w:pPr>
    </w:p>
    <w:p w:rsidR="00AD1FBC" w:rsidRPr="00AD1FBC" w:rsidRDefault="00AD1FBC" w:rsidP="00AD1FBC">
      <w:pPr>
        <w:pStyle w:val="Default"/>
        <w:rPr>
          <w:sz w:val="22"/>
          <w:szCs w:val="22"/>
        </w:rPr>
      </w:pPr>
      <w:r w:rsidRPr="00AD1FBC">
        <w:rPr>
          <w:sz w:val="22"/>
          <w:szCs w:val="22"/>
        </w:rPr>
        <w:t>Spread Sheet</w:t>
      </w: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Define and use functions of a spreadsheet application (e.g., sort, filter, find).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Enter formulas and functions; use the auto-fill feature in a spreadsheet application.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Explain and use advanced formatting features of a spreadsheet application (e.g., reposition columns and rows, add and name worksheets).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0467B1" w:rsidRDefault="00AD1FBC" w:rsidP="00046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 xml:space="preserve">Differentiate between formulas with absolute and relative cell references.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0467B1" w:rsidRDefault="00AD1FBC" w:rsidP="00046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0467B1">
        <w:rPr>
          <w:sz w:val="22"/>
          <w:szCs w:val="22"/>
        </w:rPr>
        <w:t>Use multiple sheets within a workbook, and create links among worksheets to solve problems.</w:t>
      </w:r>
    </w:p>
    <w:p w:rsidR="000467B1" w:rsidRDefault="000467B1" w:rsidP="000467B1">
      <w:pPr>
        <w:pStyle w:val="CL-normal"/>
        <w:ind w:left="720"/>
        <w:rPr>
          <w:color w:val="000000"/>
          <w:sz w:val="22"/>
          <w:szCs w:val="22"/>
        </w:rPr>
      </w:pPr>
    </w:p>
    <w:p w:rsidR="00AD1FBC" w:rsidRPr="00AD1FBC" w:rsidRDefault="00AD1FBC" w:rsidP="00AD1FBC">
      <w:pPr>
        <w:pStyle w:val="CL-normal"/>
        <w:numPr>
          <w:ilvl w:val="0"/>
          <w:numId w:val="1"/>
        </w:numPr>
        <w:rPr>
          <w:color w:val="000000"/>
          <w:sz w:val="22"/>
          <w:szCs w:val="22"/>
        </w:rPr>
      </w:pPr>
      <w:r w:rsidRPr="00AD1FBC">
        <w:rPr>
          <w:color w:val="000000"/>
          <w:sz w:val="22"/>
          <w:szCs w:val="22"/>
        </w:rPr>
        <w:lastRenderedPageBreak/>
        <w:t xml:space="preserve">Import and export data between spreadsheets and other applications. </w:t>
      </w:r>
    </w:p>
    <w:p w:rsidR="000467B1" w:rsidRDefault="000467B1" w:rsidP="000467B1">
      <w:pPr>
        <w:pStyle w:val="Default"/>
        <w:ind w:left="720"/>
        <w:rPr>
          <w:sz w:val="22"/>
          <w:szCs w:val="22"/>
        </w:rPr>
      </w:pPr>
    </w:p>
    <w:p w:rsidR="00AD1FBC" w:rsidRPr="00AD1FBC" w:rsidRDefault="00AD1FBC" w:rsidP="00AD1FB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D1FBC">
        <w:rPr>
          <w:sz w:val="22"/>
          <w:szCs w:val="22"/>
        </w:rPr>
        <w:t>Explain how various formatting options are used to convey information in charts or graphs.</w:t>
      </w:r>
    </w:p>
    <w:p w:rsidR="00AD1FBC" w:rsidRDefault="00AD1FBC" w:rsidP="00AD1FBC">
      <w:pPr>
        <w:pStyle w:val="Default"/>
      </w:pPr>
    </w:p>
    <w:p w:rsidR="00AD1FBC" w:rsidRDefault="00AD1FBC" w:rsidP="00AD1FBC">
      <w:pPr>
        <w:pStyle w:val="Default"/>
      </w:pPr>
    </w:p>
    <w:p w:rsidR="00C64245" w:rsidRDefault="00C64245" w:rsidP="00C64245">
      <w:pPr>
        <w:pStyle w:val="Default"/>
      </w:pPr>
    </w:p>
    <w:p w:rsidR="00C64245" w:rsidRPr="00C64245" w:rsidRDefault="00C64245" w:rsidP="00C64245"/>
    <w:sectPr w:rsidR="00C64245" w:rsidRPr="00C64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ENOVO USER" w:date="2010-04-15T09:42:00Z" w:initials="LU">
    <w:p w:rsidR="00C64245" w:rsidRDefault="00C64245">
      <w:pPr>
        <w:pStyle w:val="CommentText"/>
      </w:pPr>
      <w:r>
        <w:rPr>
          <w:rStyle w:val="CommentReference"/>
        </w:rPr>
        <w:annotationRef/>
      </w:r>
      <w:r>
        <w:t>Taken to mean the ability to cross-</w:t>
      </w:r>
      <w:proofErr w:type="spellStart"/>
      <w:r>
        <w:t>patform</w:t>
      </w:r>
      <w:proofErr w:type="spellEnd"/>
    </w:p>
  </w:comment>
  <w:comment w:id="2" w:author="LENOVO USER" w:date="2010-04-15T09:43:00Z" w:initials="LU">
    <w:p w:rsidR="00C64245" w:rsidRDefault="00C64245">
      <w:pPr>
        <w:pStyle w:val="CommentText"/>
      </w:pPr>
      <w:r>
        <w:rPr>
          <w:rStyle w:val="CommentReference"/>
        </w:rPr>
        <w:annotationRef/>
      </w:r>
      <w:r>
        <w:t>Leave this in?</w:t>
      </w:r>
    </w:p>
  </w:comment>
  <w:comment w:id="3" w:author="LENOVO USER" w:date="2010-04-15T09:42:00Z" w:initials="LU">
    <w:p w:rsidR="00C64245" w:rsidRDefault="00C64245">
      <w:pPr>
        <w:pStyle w:val="CommentText"/>
      </w:pPr>
      <w:r>
        <w:rPr>
          <w:rStyle w:val="CommentReference"/>
        </w:rPr>
        <w:annotationRef/>
      </w:r>
      <w:r>
        <w:t xml:space="preserve">Specifics here: External Storage Devices, Web-based </w:t>
      </w:r>
      <w:proofErr w:type="spellStart"/>
      <w:r>
        <w:t>stoarge</w:t>
      </w:r>
      <w:proofErr w:type="spellEnd"/>
      <w:r>
        <w:t>, Server storage?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2265"/>
    <w:multiLevelType w:val="hybridMultilevel"/>
    <w:tmpl w:val="76A6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37B16"/>
    <w:multiLevelType w:val="hybridMultilevel"/>
    <w:tmpl w:val="7B34D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5209B"/>
    <w:multiLevelType w:val="hybridMultilevel"/>
    <w:tmpl w:val="3C503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245"/>
    <w:rsid w:val="000467B1"/>
    <w:rsid w:val="0005139D"/>
    <w:rsid w:val="00AD1FBC"/>
    <w:rsid w:val="00C64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42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42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64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642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642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2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FBC"/>
    <w:pPr>
      <w:ind w:left="720"/>
      <w:contextualSpacing/>
    </w:pPr>
  </w:style>
  <w:style w:type="paragraph" w:customStyle="1" w:styleId="CL-normal">
    <w:name w:val="CL-normal"/>
    <w:basedOn w:val="Default"/>
    <w:next w:val="Default"/>
    <w:uiPriority w:val="99"/>
    <w:rsid w:val="00AD1FBC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2010-04-15T14:30:00Z</dcterms:created>
  <dcterms:modified xsi:type="dcterms:W3CDTF">2010-04-19T13:38:00Z</dcterms:modified>
</cp:coreProperties>
</file>